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ins w:id="0" w:author="Křehlíková Lucie, Bc." w:date="2022-08-04T09:10:00Z">
        <w:r w:rsidR="007E076F" w:rsidRPr="007E076F">
          <w:rPr>
            <w:rFonts w:ascii="Verdana" w:hAnsi="Verdana"/>
            <w:sz w:val="18"/>
            <w:szCs w:val="18"/>
          </w:rPr>
          <w:t>Odstraňování závad z revizí elektroinstalací a soustav ochrany před bleskem 2022–2024</w:t>
        </w:r>
      </w:ins>
      <w:bookmarkStart w:id="1" w:name="_GoBack"/>
      <w:bookmarkEnd w:id="1"/>
      <w:del w:id="2" w:author="Křehlíková Lucie, Bc." w:date="2022-08-04T09:10:00Z">
        <w:r w:rsidR="00BB5F55" w:rsidRPr="00EF2B56" w:rsidDel="007E076F">
          <w:rPr>
            <w:rFonts w:ascii="Verdana" w:hAnsi="Verdana"/>
            <w:sz w:val="18"/>
            <w:szCs w:val="18"/>
            <w:highlight w:val="green"/>
          </w:rPr>
          <w:delText>…………………………..</w:delText>
        </w:r>
      </w:del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řehlíková Lucie, Bc.">
    <w15:presenceInfo w15:providerId="AD" w15:userId="S-1-5-21-3656830906-3839017365-80349702-27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076F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50348FA"/>
  <w15:docId w15:val="{4711E3E7-F0E2-4952-8AEE-8AEEDA528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6FC56D-3AA2-42FD-B0AC-C8CE0C300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2018-12-07T16:21:00Z</dcterms:created>
  <dcterms:modified xsi:type="dcterms:W3CDTF">2022-08-04T07:10:00Z</dcterms:modified>
</cp:coreProperties>
</file>